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</w:t>
            </w:r>
            <w:proofErr w:type="gram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automation</w:t>
            </w:r>
            <w:proofErr w:type="gram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8147B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https://projektai.intranet.litgrid.eu/PWA/Šventosios%20TP%20skr%20rek%20ŽTŠK/_layouts/15/DocIdRedir.aspx?ID=PVIS-606023553-172</Url>
      <Description>PVIS-606023553-172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PVIS-606023553-172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5B82BD-2490-41F1-8409-5C60A1F6E942}"/>
</file>

<file path=customXml/itemProps3.xml><?xml version="1.0" encoding="utf-8"?>
<ds:datastoreItem xmlns:ds="http://schemas.openxmlformats.org/officeDocument/2006/customXml" ds:itemID="{8B681538-E459-40AA-BAE2-7A872E3DA7CB}"/>
</file>

<file path=customXml/itemProps4.xml><?xml version="1.0" encoding="utf-8"?>
<ds:datastoreItem xmlns:ds="http://schemas.openxmlformats.org/officeDocument/2006/customXml" ds:itemID="{0880F005-433F-49D1-BA92-91126EEEB94E}"/>
</file>

<file path=customXml/itemProps5.xml><?xml version="1.0" encoding="utf-8"?>
<ds:datastoreItem xmlns:ds="http://schemas.openxmlformats.org/officeDocument/2006/customXml" ds:itemID="{E579D146-587B-40B0-8B02-38EC0C9132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0x01010066872F3CC8F7D84995438B893169A0800200AD14F4605D1725458753880F81D494FD</vt:lpwstr>
  </property>
  <property fmtid="{D5CDD505-2E9C-101B-9397-08002B2CF9AE}" pid="10" name="_dlc_DocIdItemGuid">
    <vt:lpwstr>8a2ee162-f609-4e98-a2dd-ecd4e84ffecc</vt:lpwstr>
  </property>
</Properties>
</file>